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16" w:rsidRDefault="00B47A16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</w:p>
    <w:p w:rsidR="00065AB7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0029DB" w:rsidRPr="0045644B" w:rsidRDefault="000029DB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XXXXXXXXXXXX</w:t>
      </w:r>
    </w:p>
    <w:p w:rsidR="00423AC2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AA0F56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0D4B8F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:rsidR="00065AB7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423AC2" w:rsidRPr="0045644B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45644B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D6022B" w:rsidRDefault="00A55D7E" w:rsidP="00D6022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="00D6022B">
        <w:rPr>
          <w:rFonts w:ascii="Arial Narrow" w:eastAsia="Calibri" w:hAnsi="Arial Narrow"/>
          <w:sz w:val="24"/>
          <w:szCs w:val="24"/>
          <w:lang w:eastAsia="en-US"/>
        </w:rPr>
        <w:t xml:space="preserve">Mgr. Tomáš Oparty, generálny riaditeľ sekcie ekonomiky MV SR, na základe </w:t>
      </w:r>
    </w:p>
    <w:p w:rsidR="00D6022B" w:rsidRDefault="00D6022B" w:rsidP="00D6022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hAnsi="Arial Narrow"/>
          <w:sz w:val="24"/>
          <w:szCs w:val="24"/>
          <w:lang w:eastAsia="sk-SK"/>
        </w:rPr>
      </w:pPr>
      <w:proofErr w:type="spellStart"/>
      <w:r>
        <w:rPr>
          <w:rFonts w:ascii="Arial Narrow" w:eastAsia="Calibri" w:hAnsi="Arial Narrow"/>
          <w:sz w:val="24"/>
          <w:szCs w:val="24"/>
          <w:lang w:eastAsia="en-US"/>
        </w:rPr>
        <w:t>plnomocenstva</w:t>
      </w:r>
      <w:proofErr w:type="spellEnd"/>
      <w:r>
        <w:rPr>
          <w:rFonts w:ascii="Arial Narrow" w:eastAsia="Calibri" w:hAnsi="Arial Narrow"/>
          <w:sz w:val="24"/>
          <w:szCs w:val="24"/>
          <w:lang w:eastAsia="en-US"/>
        </w:rPr>
        <w:t>, č.</w:t>
      </w:r>
      <w:r>
        <w:rPr>
          <w:rFonts w:ascii="Arial Narrow" w:hAnsi="Arial Narrow"/>
          <w:sz w:val="24"/>
          <w:szCs w:val="24"/>
          <w:lang w:eastAsia="sk-SK"/>
        </w:rPr>
        <w:t xml:space="preserve"> SL-OPS-2021/001914-045 zo dňa. 07.04.2021</w:t>
      </w:r>
    </w:p>
    <w:p w:rsidR="00A55D7E" w:rsidRPr="00FB763D" w:rsidRDefault="00A55D7E" w:rsidP="00D6022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IČO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00151866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Bankové spojenie: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 xml:space="preserve">Číslo účtu: 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BIC/SWIFT kód: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proofErr w:type="spellStart"/>
      <w:r w:rsidRPr="00FB763D">
        <w:rPr>
          <w:rFonts w:ascii="Arial Narrow" w:eastAsia="Calibri" w:hAnsi="Arial Narrow"/>
          <w:sz w:val="24"/>
          <w:szCs w:val="24"/>
          <w:lang w:eastAsia="en-US"/>
        </w:rPr>
        <w:t>www.minv.sk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55D7E" w:rsidRPr="00FB763D" w:rsidTr="009F35D8"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FB763D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AA0F56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AA0F56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AA0F56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AA0F56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AA0F56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AA0F56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</w:t>
      </w:r>
      <w:r w:rsidR="00431EFD"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 xml:space="preserve">Základné potraviny, mrazené a mliečne </w:t>
      </w:r>
      <w:proofErr w:type="spellStart"/>
      <w:r w:rsidR="00431EFD"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výrobky_DNS</w:t>
      </w:r>
      <w:proofErr w:type="spellEnd"/>
      <w:r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.</w:t>
      </w:r>
    </w:p>
    <w:p w:rsidR="00440921" w:rsidRPr="00AA0F56" w:rsidRDefault="004440E4" w:rsidP="000D4B8F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AA0F56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bstarávanie na predmet zákazky </w:t>
      </w:r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Základné potravi</w:t>
      </w:r>
      <w:r w:rsidR="00CB2A37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ny, mrazené, mliečne výrobky a </w:t>
      </w:r>
      <w:proofErr w:type="spellStart"/>
      <w:r w:rsidR="00CB2A37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vajcia_</w:t>
      </w:r>
      <w:r w:rsidR="003F3CC1">
        <w:rPr>
          <w:rFonts w:ascii="Arial Narrow" w:eastAsia="Calibri" w:hAnsi="Arial Narrow" w:cs="Arial"/>
          <w:b/>
          <w:sz w:val="24"/>
          <w:szCs w:val="24"/>
          <w:lang w:eastAsia="en-US"/>
        </w:rPr>
        <w:t>PO</w:t>
      </w:r>
      <w:proofErr w:type="spellEnd"/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</w:t>
      </w:r>
      <w:r w:rsidR="00E72FEB">
        <w:rPr>
          <w:rFonts w:ascii="Arial Narrow" w:eastAsia="Calibri" w:hAnsi="Arial Narrow" w:cs="Arial"/>
          <w:b/>
          <w:sz w:val="24"/>
          <w:szCs w:val="24"/>
          <w:lang w:eastAsia="en-US"/>
        </w:rPr>
        <w:t>2</w:t>
      </w:r>
      <w:r w:rsidR="000D4B8F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2 </w:t>
      </w:r>
      <w:r w:rsidR="00BB181E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II. </w:t>
      </w:r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(</w:t>
      </w:r>
      <w:r w:rsidR="00BB181E">
        <w:rPr>
          <w:rFonts w:ascii="Arial Narrow" w:eastAsia="Calibri" w:hAnsi="Arial Narrow" w:cs="Arial"/>
          <w:b/>
          <w:sz w:val="24"/>
          <w:szCs w:val="24"/>
          <w:lang w:eastAsia="en-US"/>
        </w:rPr>
        <w:t>VKDNS2022170</w:t>
      </w:r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)</w:t>
      </w:r>
      <w:r w:rsidR="00340BCD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.</w:t>
      </w:r>
    </w:p>
    <w:p w:rsidR="009A3093" w:rsidRPr="00AA0F56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AA0F56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AA0F56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AA0F56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AA0F56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BB28F6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tovar „</w:t>
      </w:r>
      <w:r w:rsidR="00B67C2D">
        <w:rPr>
          <w:rFonts w:ascii="Arial Narrow" w:eastAsia="Calibri" w:hAnsi="Arial Narrow" w:cs="Arial"/>
          <w:sz w:val="24"/>
          <w:szCs w:val="24"/>
          <w:lang w:eastAsia="en-US"/>
        </w:rPr>
        <w:t>Základné</w:t>
      </w:r>
      <w:bookmarkStart w:id="0" w:name="_GoBack"/>
      <w:bookmarkEnd w:id="0"/>
      <w:r w:rsidR="00CB2A3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potraviny, mrazené,</w:t>
      </w:r>
      <w:r w:rsidR="00B34F36" w:rsidRPr="00AA0F56">
        <w:rPr>
          <w:rFonts w:ascii="Arial Narrow" w:eastAsia="Calibri" w:hAnsi="Arial Narrow" w:cs="Arial"/>
          <w:sz w:val="24"/>
          <w:szCs w:val="24"/>
          <w:lang w:eastAsia="en-US"/>
        </w:rPr>
        <w:t> 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mliečne výrobky</w:t>
      </w:r>
      <w:r w:rsidR="00CB2A37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a vajcia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(ďalej len 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„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) a poskytnutie súvisiacich služieb, v súlade s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 , ktorý tvorí 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prílohu č. 1 tejto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zmluvy, ktorá je jej neoddeliteľnou súčasťou, vrátane služieb súvisiacich s dopravou na miesto dodania prepravnými prostriedkami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AA0F56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dodať rôzne druhy </w:t>
      </w:r>
      <w:r w:rsidR="00431EFD" w:rsidRPr="00AA0F56">
        <w:rPr>
          <w:rFonts w:ascii="Arial Narrow" w:hAnsi="Arial Narrow" w:cs="Arial"/>
          <w:sz w:val="24"/>
          <w:szCs w:val="24"/>
        </w:rPr>
        <w:t>z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ákladných potravín, mrazených, </w:t>
      </w:r>
      <w:r w:rsidR="00431EFD" w:rsidRPr="00AA0F56">
        <w:rPr>
          <w:rFonts w:ascii="Arial Narrow" w:hAnsi="Arial Narrow" w:cs="Arial"/>
          <w:sz w:val="24"/>
          <w:szCs w:val="24"/>
        </w:rPr>
        <w:t>mliečnych výrobkov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a vajec </w:t>
      </w:r>
      <w:r w:rsidR="003B60DA" w:rsidRPr="00AA0F56">
        <w:rPr>
          <w:rFonts w:ascii="Arial Narrow" w:hAnsi="Arial Narrow" w:cs="Arial"/>
          <w:sz w:val="24"/>
          <w:szCs w:val="24"/>
        </w:rPr>
        <w:t>(viď príloha č. 1</w:t>
      </w:r>
      <w:r w:rsidRPr="00AA0F56">
        <w:rPr>
          <w:rFonts w:ascii="Arial Narrow" w:hAnsi="Arial Narrow" w:cs="Arial"/>
          <w:sz w:val="24"/>
          <w:szCs w:val="24"/>
        </w:rPr>
        <w:t xml:space="preserve"> tejto zmluvy).</w:t>
      </w:r>
    </w:p>
    <w:p w:rsidR="00172810" w:rsidRPr="00AA0F56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/>
          <w:sz w:val="24"/>
          <w:szCs w:val="24"/>
        </w:rPr>
        <w:t>Dodávateľ</w:t>
      </w:r>
      <w:r w:rsidR="00172810" w:rsidRPr="00AA0F56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AA0F56">
        <w:rPr>
          <w:rFonts w:ascii="Arial Narrow" w:hAnsi="Arial Narrow"/>
          <w:sz w:val="24"/>
          <w:szCs w:val="24"/>
        </w:rPr>
        <w:t>tovar</w:t>
      </w:r>
      <w:r w:rsidR="00172810" w:rsidRPr="00AA0F56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0029DB">
        <w:rPr>
          <w:rFonts w:ascii="Arial Narrow" w:hAnsi="Arial Narrow"/>
          <w:sz w:val="24"/>
          <w:szCs w:val="24"/>
        </w:rPr>
        <w:t xml:space="preserve"> ktorý je uvedený v prílohe č. 1 a</w:t>
      </w:r>
      <w:r w:rsidR="00172810" w:rsidRPr="00AA0F56">
        <w:rPr>
          <w:rFonts w:ascii="Arial Narrow" w:hAnsi="Arial Narrow"/>
          <w:sz w:val="24"/>
          <w:szCs w:val="24"/>
        </w:rPr>
        <w:t xml:space="preserve"> tejto zmluvy. V prípade, ak plnenie požadované </w:t>
      </w:r>
      <w:r w:rsidRPr="00AA0F56">
        <w:rPr>
          <w:rFonts w:ascii="Arial Narrow" w:hAnsi="Arial Narrow"/>
          <w:sz w:val="24"/>
          <w:szCs w:val="24"/>
        </w:rPr>
        <w:t>Objednávateľom</w:t>
      </w:r>
      <w:r w:rsidR="00172810" w:rsidRPr="00AA0F56">
        <w:rPr>
          <w:rFonts w:ascii="Arial Narrow" w:hAnsi="Arial Narrow"/>
          <w:sz w:val="24"/>
          <w:szCs w:val="24"/>
        </w:rPr>
        <w:t xml:space="preserve"> v zmysle prílohy č. 1 tejto zmluvy nie je v celom rozsahu zhodné s vlastným návrhom plnenia </w:t>
      </w:r>
      <w:r w:rsidR="003022FD"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</w:t>
      </w:r>
      <w:r w:rsidR="000029DB">
        <w:rPr>
          <w:rFonts w:ascii="Arial Narrow" w:hAnsi="Arial Narrow"/>
          <w:sz w:val="24"/>
          <w:szCs w:val="24"/>
        </w:rPr>
        <w:t>1</w:t>
      </w:r>
      <w:r w:rsidR="00172810" w:rsidRPr="00AA0F56">
        <w:rPr>
          <w:rFonts w:ascii="Arial Narrow" w:hAnsi="Arial Narrow"/>
          <w:sz w:val="24"/>
          <w:szCs w:val="24"/>
        </w:rPr>
        <w:t xml:space="preserve"> zmluvy, má </w:t>
      </w:r>
      <w:r w:rsidRPr="00AA0F56">
        <w:rPr>
          <w:rFonts w:ascii="Arial Narrow" w:hAnsi="Arial Narrow"/>
          <w:sz w:val="24"/>
          <w:szCs w:val="24"/>
        </w:rPr>
        <w:t>Objednávateľ</w:t>
      </w:r>
      <w:r w:rsidR="00172810" w:rsidRPr="00AA0F56">
        <w:rPr>
          <w:rFonts w:ascii="Arial Narrow" w:hAnsi="Arial Narrow"/>
          <w:sz w:val="24"/>
          <w:szCs w:val="24"/>
        </w:rPr>
        <w:t xml:space="preserve"> právo, v prípade, že je to pre neho výhodnejšie, požadovať od </w:t>
      </w:r>
      <w:r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dodanie </w:t>
      </w:r>
      <w:r w:rsidR="0019379E" w:rsidRPr="00AA0F56">
        <w:rPr>
          <w:rFonts w:ascii="Arial Narrow" w:hAnsi="Arial Narrow"/>
          <w:sz w:val="24"/>
          <w:szCs w:val="24"/>
        </w:rPr>
        <w:t xml:space="preserve">tovaru 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1 tejto zmluvy.</w:t>
      </w:r>
    </w:p>
    <w:p w:rsidR="00440921" w:rsidRPr="00AA0F56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III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Táto zmluva sa uzatvára na dobu určitú, na obdobie </w:t>
      </w:r>
      <w:r w:rsidR="00EB1B72" w:rsidRPr="00AA0F56">
        <w:rPr>
          <w:rFonts w:ascii="Arial Narrow" w:hAnsi="Arial Narrow" w:cs="Arial"/>
          <w:sz w:val="24"/>
          <w:szCs w:val="24"/>
        </w:rPr>
        <w:t>osemnástich</w:t>
      </w:r>
      <w:r w:rsidR="00B47A16" w:rsidRPr="00AA0F56">
        <w:rPr>
          <w:rFonts w:ascii="Arial Narrow" w:hAnsi="Arial Narrow" w:cs="Arial"/>
          <w:sz w:val="24"/>
          <w:szCs w:val="24"/>
        </w:rPr>
        <w:t xml:space="preserve"> (</w:t>
      </w:r>
      <w:r w:rsidR="00EB1B72" w:rsidRPr="00AA0F56">
        <w:rPr>
          <w:rFonts w:ascii="Arial Narrow" w:eastAsia="Calibri" w:hAnsi="Arial Narrow" w:cs="Arial"/>
          <w:sz w:val="24"/>
          <w:szCs w:val="24"/>
          <w:lang w:eastAsia="en-US"/>
        </w:rPr>
        <w:t>18</w:t>
      </w:r>
      <w:r w:rsidR="00B47A16" w:rsidRPr="00AA0F56">
        <w:rPr>
          <w:rFonts w:ascii="Arial Narrow" w:eastAsia="Calibri" w:hAnsi="Arial Narrow" w:cs="Arial"/>
          <w:sz w:val="24"/>
          <w:szCs w:val="24"/>
          <w:lang w:eastAsia="en-US"/>
        </w:rPr>
        <w:t>) mesiacov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004BEC" w:rsidRPr="00AA0F56">
        <w:rPr>
          <w:rFonts w:ascii="Arial Narrow" w:eastAsia="Calibri" w:hAnsi="Arial Narrow" w:cs="Arial"/>
          <w:i/>
          <w:sz w:val="24"/>
          <w:szCs w:val="24"/>
          <w:lang w:eastAsia="en-US"/>
        </w:rPr>
        <w:t>.......................</w:t>
      </w:r>
      <w:r w:rsidRPr="00AA0F56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trvania  tejto </w:t>
      </w:r>
      <w:r w:rsidRPr="00AA0F56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Cena tovaru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AA0F56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lastRenderedPageBreak/>
        <w:t>Maximálna cena celkom za</w:t>
      </w:r>
      <w:r w:rsidR="000029DB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AA0F56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AA0F56">
        <w:rPr>
          <w:rFonts w:ascii="Arial Narrow" w:hAnsi="Arial Narrow" w:cs="Arial"/>
          <w:sz w:val="24"/>
          <w:szCs w:val="24"/>
        </w:rPr>
        <w:t>R</w:t>
      </w:r>
      <w:r w:rsidRPr="00AA0F56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AA0F56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Ceny jednotlivých položiek tovaru sú uvedené v štruktúrovanom rozpočte ceny – cenníku (ďalej aj ako „ce</w:t>
      </w:r>
      <w:r w:rsidR="000029DB">
        <w:rPr>
          <w:rFonts w:ascii="Arial Narrow" w:hAnsi="Arial Narrow" w:cs="Arial"/>
          <w:sz w:val="24"/>
          <w:szCs w:val="24"/>
        </w:rPr>
        <w:t>nník“), ktorý tvorí prílohu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AA0F56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dodávať </w:t>
      </w:r>
      <w:r w:rsidRPr="00AA0F56">
        <w:rPr>
          <w:rFonts w:ascii="Arial Narrow" w:hAnsi="Arial Narrow" w:cs="Arial"/>
          <w:szCs w:val="24"/>
        </w:rPr>
        <w:t>Objednávateľovi</w:t>
      </w:r>
      <w:r w:rsidR="00A4774D" w:rsidRPr="00AA0F56">
        <w:rPr>
          <w:rFonts w:ascii="Arial Narrow" w:hAnsi="Arial Narrow" w:cs="Arial"/>
          <w:szCs w:val="24"/>
        </w:rPr>
        <w:t xml:space="preserve">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bude od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AA0F56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Objednávky môžu byť </w:t>
      </w:r>
      <w:r w:rsidR="00362F65" w:rsidRPr="00AA0F56">
        <w:rPr>
          <w:rFonts w:ascii="Arial Narrow" w:hAnsi="Arial Narrow" w:cs="Arial"/>
          <w:szCs w:val="24"/>
        </w:rPr>
        <w:t>Objednávateľom</w:t>
      </w:r>
      <w:r w:rsidRPr="00AA0F56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AA0F56">
        <w:rPr>
          <w:rFonts w:ascii="Arial Narrow" w:hAnsi="Arial Narrow"/>
          <w:szCs w:val="24"/>
        </w:rPr>
        <w:t xml:space="preserve">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sa zaväzuje </w:t>
      </w:r>
      <w:r w:rsidR="0051617B" w:rsidRPr="00AA0F56">
        <w:rPr>
          <w:rFonts w:ascii="Arial Narrow" w:hAnsi="Arial Narrow" w:cs="Arial"/>
          <w:szCs w:val="24"/>
        </w:rPr>
        <w:t>dodávať tovar</w:t>
      </w:r>
      <w:r w:rsidR="00A4774D" w:rsidRPr="00AA0F56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>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Konkrétnu dodávku tovaru budú zmluvné strany realizovať tak, že Dodávateľ dodá tovar s originálom a dvomi kópiami dodacích listov, z ktorých jednu kópiu Objednávateľ Dodávateľovi, po odkontrolovaní dodaného sortimentu, množstva, ceny a kvality tovaru, potvrdí. Dodací list bude tvoriť súčasť faktúry. V prípade ak to fakturačný systém Dodávateľa neumožňuje, Objednávateľ akceptuje ak faktúra zároveň slúži ako dodací list.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prevádzať na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sa zaväzuje uhradiť </w:t>
      </w:r>
      <w:r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 xml:space="preserve"> cenu, dohodnutú s </w:t>
      </w:r>
      <w:r w:rsidRPr="00AA0F56">
        <w:rPr>
          <w:rFonts w:ascii="Arial Narrow" w:hAnsi="Arial Narrow" w:cs="Arial"/>
          <w:szCs w:val="24"/>
        </w:rPr>
        <w:t>Dodávateľom</w:t>
      </w:r>
      <w:r w:rsidR="00A4774D" w:rsidRPr="00AA0F56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526DF3" w:rsidRPr="00AA0F56" w:rsidRDefault="00526DF3" w:rsidP="000F143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Objednávateľ je viazaný povinnosťou odobrať celé predpokladané množstvo tovaru, uvedené v prílohe č. 1 tejto zmluvy. </w:t>
      </w:r>
      <w:r w:rsidR="000F1433" w:rsidRPr="00AA0F56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 sa zaväzuje odovzdať Objednávateľovi objednaný tovar v bezchybnom stave, v stanovenej lehote, na miesto, určené v prílohe č. 1 tejto zmluvy, v množstvách požadovaných v písomnej objednávke. Dodávateľ je podľa tejto zmluvy povinný uvádzať záručné lehoty pre každý dodaný tovar v dodacích listoch alebo priamo na výrobkoch (tovare) tak, aby bolo možné odkontrolovať dodržiavanie neprekročenia prvej tretiny doby spotreby v čase dodania. Pri dodaní objednaného tovaru Dodávateľ odovzdá dodací list, so všetkými potrebnými náležitosťami, ktorý po ukončení prevzatia objednaného tovaru podpíše zástupca Objednávateľa i Dodávateľa. Pri plnení tejto zmluvy sa Dodávateľ zaväzuje dodržiavať príslušné všeobecne záväzné právne predpisy platné na území SR, hygienické a technické normy.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zodpovedá za kvalitu tovaru, ktorá musí byť v súlade so zákonom NR SR č. 152/1995 Z. z. </w:t>
      </w:r>
      <w:r w:rsidR="00A4774D" w:rsidRPr="00AA0F56">
        <w:rPr>
          <w:rFonts w:ascii="Arial Narrow" w:hAnsi="Arial Narrow" w:cs="Arial"/>
          <w:szCs w:val="24"/>
        </w:rPr>
        <w:lastRenderedPageBreak/>
        <w:t xml:space="preserve">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kontrolným orgánom.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AA0F56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>:</w:t>
      </w:r>
    </w:p>
    <w:p w:rsidR="00E92831" w:rsidRPr="00AA0F56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potvrdenie Regionálnej veterinárnej a potravinovej správy o spôsobilosti motorových vozidiel určených na prepravu potravinárskych výrobkov, alebo záznamu z kontroly vykonanej na motorových vozidlách. V prípade, ak dodávku tovaru bude </w:t>
      </w:r>
      <w:r w:rsidR="003022F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Dodávateľ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vykonávať na základe zmluvného vzťahu s dopravcom, predloží úradne overenú kópiu uzavretej zmluvy s dopravcom a potvrdenie o spôsobilosti motorových vozidiel použitých na prepravu, </w:t>
      </w:r>
    </w:p>
    <w:p w:rsidR="00E92831" w:rsidRPr="00AA0F56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potvrdenie Regionálnej veterinárnej a potravinovej správy o spôsobilosti podmienok na skladovanie uvedených potravín a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surovín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VI.</w:t>
      </w:r>
    </w:p>
    <w:p w:rsidR="00A4774D" w:rsidRPr="00AA0F56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Dodaci</w:t>
      </w:r>
      <w:r w:rsidR="00101F22" w:rsidRPr="00AA0F56">
        <w:rPr>
          <w:rFonts w:ascii="Arial Narrow" w:hAnsi="Arial Narrow" w:cs="Calibri"/>
          <w:sz w:val="24"/>
          <w:szCs w:val="24"/>
        </w:rPr>
        <w:t>e</w:t>
      </w:r>
      <w:r w:rsidRPr="00AA0F56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AA0F56">
        <w:rPr>
          <w:rFonts w:ascii="Arial Narrow" w:hAnsi="Arial Narrow" w:cs="Calibri"/>
          <w:sz w:val="24"/>
          <w:szCs w:val="24"/>
        </w:rPr>
        <w:t xml:space="preserve">a zodpovednosť za </w:t>
      </w:r>
      <w:proofErr w:type="spellStart"/>
      <w:r w:rsidR="00A4774D" w:rsidRPr="00AA0F56">
        <w:rPr>
          <w:rFonts w:ascii="Arial Narrow" w:hAnsi="Arial Narrow" w:cs="Calibri"/>
          <w:sz w:val="24"/>
          <w:szCs w:val="24"/>
        </w:rPr>
        <w:t>vady</w:t>
      </w:r>
      <w:proofErr w:type="spellEnd"/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AA0F56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AA0F56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AA0F56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AA0F56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Presné miesta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dodania</w:t>
      </w:r>
      <w:r w:rsidRPr="00AA0F56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AA0F56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160173" w:rsidRPr="00AA0F56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tovaru resp. nesúladu dodávky s údajmi na dodacom liste,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AA0F56">
        <w:rPr>
          <w:rFonts w:ascii="Arial Narrow" w:hAnsi="Arial Narrow" w:cs="Arial"/>
          <w:sz w:val="24"/>
          <w:szCs w:val="24"/>
        </w:rPr>
        <w:t>Dodávateľa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AA0F56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AA0F56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 Nebezpečenstvo škody na tovare prechádza na Objednávateľ</w:t>
      </w:r>
      <w:r w:rsidR="00FB67F1" w:rsidRPr="00AA0F56">
        <w:rPr>
          <w:rFonts w:ascii="Arial Narrow" w:hAnsi="Arial Narrow" w:cs="Arial"/>
          <w:sz w:val="24"/>
          <w:szCs w:val="24"/>
        </w:rPr>
        <w:t>a</w:t>
      </w:r>
      <w:r w:rsidRPr="00AA0F56">
        <w:rPr>
          <w:rFonts w:ascii="Arial Narrow" w:hAnsi="Arial Narrow" w:cs="Arial"/>
          <w:sz w:val="24"/>
          <w:szCs w:val="24"/>
        </w:rPr>
        <w:t xml:space="preserve"> splnením podmienky podľa bodu 6.5 tohto článku. 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,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Pr="00AA0F56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lastRenderedPageBreak/>
        <w:t xml:space="preserve">náklady,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mob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</w:p>
    <w:p w:rsidR="00F66E49" w:rsidRPr="00AA0F56" w:rsidRDefault="00A4774D" w:rsidP="00F66E49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je:</w:t>
      </w:r>
    </w:p>
    <w:p w:rsidR="00CB70CA" w:rsidRPr="00AA0F56" w:rsidRDefault="00F66E49" w:rsidP="00F66E49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360" w:firstLine="20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i/>
          <w:sz w:val="24"/>
          <w:szCs w:val="24"/>
        </w:rPr>
        <w:t>Uvedie sa presná dodacia adresa , meno priezvisko, telefónne číslo  a email adresa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 xml:space="preserve">Platobné podmienky, fakturácia 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AA0F56">
        <w:rPr>
          <w:rFonts w:ascii="Arial Narrow" w:hAnsi="Arial Narrow" w:cs="Arial"/>
          <w:sz w:val="24"/>
          <w:szCs w:val="24"/>
        </w:rPr>
        <w:t>I</w:t>
      </w:r>
      <w:r w:rsidRPr="00AA0F56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F66E49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uhradí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, o čom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AA0F56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za tovar </w:t>
      </w:r>
      <w:r w:rsidRPr="00AA0F56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AA0F56">
        <w:rPr>
          <w:rFonts w:ascii="Arial Narrow" w:hAnsi="Arial Narrow" w:cs="Arial"/>
          <w:sz w:val="24"/>
          <w:szCs w:val="24"/>
        </w:rPr>
        <w:t>O</w:t>
      </w:r>
      <w:r w:rsidRPr="00AA0F56">
        <w:rPr>
          <w:rFonts w:ascii="Arial Narrow" w:hAnsi="Arial Narrow" w:cs="Arial"/>
          <w:sz w:val="24"/>
          <w:szCs w:val="24"/>
        </w:rPr>
        <w:t>bjednávateľom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neposkytne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AA0F56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Z.z</w:t>
      </w:r>
      <w:proofErr w:type="spellEnd"/>
      <w:r w:rsidRPr="00AA0F56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VIII.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Záruky a nároky z </w:t>
      </w:r>
      <w:proofErr w:type="spellStart"/>
      <w:r w:rsidRPr="00AA0F56">
        <w:rPr>
          <w:rFonts w:ascii="Arial Narrow" w:hAnsi="Arial Narrow"/>
          <w:b/>
          <w:sz w:val="24"/>
          <w:szCs w:val="24"/>
        </w:rPr>
        <w:t>vád</w:t>
      </w:r>
      <w:proofErr w:type="spellEnd"/>
      <w:r w:rsidRPr="00AA0F56">
        <w:rPr>
          <w:rFonts w:ascii="Arial Narrow" w:hAnsi="Arial Narrow"/>
          <w:b/>
          <w:sz w:val="24"/>
          <w:szCs w:val="24"/>
        </w:rPr>
        <w:t xml:space="preserve"> tovaru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poskytuje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AA0F56">
        <w:rPr>
          <w:rFonts w:ascii="Arial Narrow" w:hAnsi="Arial Narrow" w:cs="Arial"/>
          <w:sz w:val="24"/>
          <w:szCs w:val="24"/>
        </w:rPr>
        <w:t>odu 5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AA0F56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Zmluvné strany sa pri zodpovednosti za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 tovaru a nárokov z nich vyplývajúcich budú riadiť  </w:t>
      </w:r>
      <w:r w:rsidRPr="00AA0F56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nasl</w:t>
      </w:r>
      <w:proofErr w:type="spellEnd"/>
      <w:r w:rsidRPr="00AA0F56">
        <w:rPr>
          <w:rFonts w:ascii="Arial Narrow" w:hAnsi="Arial Narrow" w:cs="Arial"/>
          <w:sz w:val="24"/>
          <w:szCs w:val="24"/>
        </w:rPr>
        <w:t>. Obchodného zákonníka.</w:t>
      </w: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povinný reklamovať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dodaného tovaru písomne (e-mailom resp. faxom) do 24 hodín od prevzatia tovaru okrem zjavných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>, t. j. množstva, druhu a viditeľného poškodenia, ktoré je povinný reklamovať písomne ihneď pri prevzatí tovaru.</w:t>
      </w:r>
    </w:p>
    <w:p w:rsidR="005B038A" w:rsidRPr="00AA0F56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zabezpečí v záručnej dobe bezplatné odstránenie všetkých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, ktoré sú predmetom záruky, výmenou za bezchybný tovar.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má povinnosť dodať náhradný tovar alebo chýbajúci </w:t>
      </w:r>
      <w:r w:rsidR="00A4774D" w:rsidRPr="00AA0F56">
        <w:rPr>
          <w:rFonts w:ascii="Arial Narrow" w:hAnsi="Arial Narrow" w:cs="Arial"/>
          <w:sz w:val="24"/>
          <w:szCs w:val="24"/>
        </w:rPr>
        <w:lastRenderedPageBreak/>
        <w:t xml:space="preserve">tovar bezodkladne, najneskôr do 48 hodín od okamihu uplatnenia zodpovednosti za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alebo podľa 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AA0F56">
        <w:rPr>
          <w:rFonts w:ascii="Arial Narrow" w:hAnsi="Arial Narrow" w:cs="Arial"/>
          <w:sz w:val="24"/>
          <w:szCs w:val="24"/>
        </w:rPr>
        <w:t>dohody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AA0F56">
        <w:rPr>
          <w:rFonts w:ascii="Arial Narrow" w:hAnsi="Arial Narrow" w:cs="Arial"/>
          <w:sz w:val="24"/>
          <w:szCs w:val="24"/>
        </w:rPr>
        <w:t>.</w:t>
      </w:r>
    </w:p>
    <w:p w:rsidR="005B038A" w:rsidRPr="00AA0F56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Záruka sa nevzťahuje na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, ktoré boli spôsobené zástupcami </w:t>
      </w:r>
      <w:r w:rsidR="00F65ADB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IX.</w:t>
      </w: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AA0F56">
        <w:rPr>
          <w:rFonts w:ascii="Arial Narrow" w:hAnsi="Arial Narrow" w:cs="Arial"/>
          <w:sz w:val="24"/>
          <w:szCs w:val="24"/>
        </w:rPr>
        <w:t>12.1. a)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tejto zmluvy, ani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neodobratie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celého predpokladaného množstva tovaru </w:t>
      </w:r>
      <w:r w:rsidR="00F65ADB"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AA0F56">
        <w:rPr>
          <w:rFonts w:ascii="Arial Narrow" w:hAnsi="Arial Narrow" w:cs="Arial"/>
          <w:sz w:val="24"/>
          <w:szCs w:val="24"/>
        </w:rPr>
        <w:t>bodom 5</w:t>
      </w:r>
      <w:r w:rsidR="00A4774D" w:rsidRPr="00AA0F56">
        <w:rPr>
          <w:rFonts w:ascii="Arial Narrow" w:hAnsi="Arial Narrow" w:cs="Arial"/>
          <w:sz w:val="24"/>
          <w:szCs w:val="24"/>
        </w:rPr>
        <w:t>.6. tejto zmluvy.</w:t>
      </w:r>
    </w:p>
    <w:p w:rsidR="00A4774D" w:rsidRPr="00AA0F56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431EFD" w:rsidRPr="00AA0F56" w:rsidRDefault="00431EF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AA0F56" w:rsidRDefault="000029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AA0F56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AA0F56">
        <w:rPr>
          <w:rFonts w:ascii="Arial Narrow" w:hAnsi="Arial Narrow"/>
          <w:szCs w:val="24"/>
        </w:rPr>
        <w:t>Dodávateľa</w:t>
      </w:r>
      <w:r w:rsidR="00A4774D" w:rsidRPr="00AA0F56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>Dodávateľ</w:t>
      </w:r>
      <w:r w:rsidR="00A4774D" w:rsidRPr="00AA0F56">
        <w:rPr>
          <w:rFonts w:ascii="Arial Narrow" w:hAnsi="Arial Narrow"/>
          <w:szCs w:val="24"/>
        </w:rPr>
        <w:t xml:space="preserve"> je povinný </w:t>
      </w:r>
      <w:r w:rsidRPr="00AA0F56">
        <w:rPr>
          <w:rFonts w:ascii="Arial Narrow" w:hAnsi="Arial Narrow"/>
          <w:szCs w:val="24"/>
        </w:rPr>
        <w:t>Objednávateľovi</w:t>
      </w:r>
      <w:r w:rsidR="00A4774D" w:rsidRPr="00AA0F56">
        <w:rPr>
          <w:rFonts w:ascii="Arial Narrow" w:hAnsi="Arial Narrow"/>
          <w:szCs w:val="24"/>
        </w:rPr>
        <w:t xml:space="preserve"> oznámiť akúkoľvek zmenu údajov u subdodá</w:t>
      </w:r>
      <w:r w:rsidR="000029DB">
        <w:rPr>
          <w:rFonts w:ascii="Arial Narrow" w:hAnsi="Arial Narrow"/>
          <w:szCs w:val="24"/>
        </w:rPr>
        <w:t>vateľov uvedených v Prílohe č. 3</w:t>
      </w:r>
      <w:r w:rsidR="00A4774D" w:rsidRPr="00AA0F56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 xml:space="preserve">V prípade zmeny subdodávateľa je </w:t>
      </w:r>
      <w:r w:rsidR="00F65ADB" w:rsidRPr="00AA0F56">
        <w:rPr>
          <w:rFonts w:ascii="Arial Narrow" w:hAnsi="Arial Narrow"/>
          <w:szCs w:val="24"/>
        </w:rPr>
        <w:t>Dodávateľ</w:t>
      </w:r>
      <w:r w:rsidRPr="00AA0F56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AA0F56">
        <w:rPr>
          <w:rFonts w:ascii="Arial Narrow" w:hAnsi="Arial Narrow"/>
          <w:szCs w:val="24"/>
        </w:rPr>
        <w:t>Objednávateľovi</w:t>
      </w:r>
      <w:r w:rsidRPr="00AA0F56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AA0F56">
        <w:rPr>
          <w:rFonts w:ascii="Arial Narrow" w:hAnsi="Arial Narrow"/>
          <w:szCs w:val="24"/>
        </w:rPr>
        <w:t>10</w:t>
      </w:r>
      <w:r w:rsidRPr="00AA0F56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AA0F56">
        <w:rPr>
          <w:rFonts w:ascii="Arial Narrow" w:hAnsi="Arial Narrow"/>
          <w:szCs w:val="24"/>
        </w:rPr>
        <w:t>Dodávateľ</w:t>
      </w:r>
      <w:r w:rsidR="00BB28F6">
        <w:rPr>
          <w:rFonts w:ascii="Arial Narrow" w:hAnsi="Arial Narrow"/>
          <w:szCs w:val="24"/>
        </w:rPr>
        <w:t xml:space="preserve"> </w:t>
      </w:r>
      <w:r w:rsidR="00F65ADB" w:rsidRPr="00AA0F56">
        <w:rPr>
          <w:rFonts w:ascii="Arial Narrow" w:hAnsi="Arial Narrow"/>
          <w:szCs w:val="24"/>
        </w:rPr>
        <w:t>p</w:t>
      </w:r>
      <w:r w:rsidRPr="00AA0F56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 xml:space="preserve">Povinnosti </w:t>
      </w:r>
      <w:r w:rsidR="00F65ADB" w:rsidRPr="00AA0F56">
        <w:rPr>
          <w:rFonts w:ascii="Arial Narrow" w:hAnsi="Arial Narrow"/>
          <w:bCs/>
          <w:szCs w:val="24"/>
        </w:rPr>
        <w:t>Dodávateľa</w:t>
      </w:r>
      <w:r w:rsidRPr="00AA0F56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AA0F56">
        <w:rPr>
          <w:rFonts w:ascii="Arial Narrow" w:hAnsi="Arial Narrow" w:cs="Angsana New"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AA0F56">
        <w:rPr>
          <w:rFonts w:ascii="Arial Narrow" w:hAnsi="Arial Narrow"/>
          <w:szCs w:val="24"/>
        </w:rPr>
        <w:t>ť</w:t>
      </w:r>
      <w:r w:rsidR="00A4774D" w:rsidRPr="00AA0F56">
        <w:rPr>
          <w:rFonts w:ascii="Arial Narrow" w:hAnsi="Arial Narrow" w:cs="Angsana New"/>
          <w:szCs w:val="24"/>
        </w:rPr>
        <w:t xml:space="preserve"> pri výbere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Pr="00AA0F56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lastRenderedPageBreak/>
        <w:t>Článok XI.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AA0F56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dohodou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Ktorákoľvek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mluvná strana môže túto zmluvu vypovedať </w:t>
      </w:r>
      <w:r w:rsidR="000C0253" w:rsidRPr="00AA0F56">
        <w:rPr>
          <w:rFonts w:ascii="Arial Narrow" w:hAnsi="Arial Narrow" w:cs="Arial"/>
          <w:sz w:val="24"/>
          <w:szCs w:val="24"/>
        </w:rPr>
        <w:t>aj</w:t>
      </w:r>
      <w:r w:rsidRPr="00AA0F56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0C0253" w:rsidRPr="00AA0F56">
        <w:rPr>
          <w:rFonts w:ascii="Arial Narrow" w:hAnsi="Arial Narrow" w:cs="Arial"/>
          <w:sz w:val="24"/>
          <w:szCs w:val="24"/>
        </w:rPr>
        <w:t>šesťdesiat (</w:t>
      </w:r>
      <w:r w:rsidR="005B038A" w:rsidRPr="00AA0F56">
        <w:rPr>
          <w:rFonts w:ascii="Arial Narrow" w:hAnsi="Arial Narrow" w:cs="Arial"/>
          <w:sz w:val="24"/>
          <w:szCs w:val="24"/>
        </w:rPr>
        <w:t>60</w:t>
      </w:r>
      <w:r w:rsidR="000C0253" w:rsidRPr="00AA0F56">
        <w:rPr>
          <w:rFonts w:ascii="Arial Narrow" w:hAnsi="Arial Narrow" w:cs="Arial"/>
          <w:sz w:val="24"/>
          <w:szCs w:val="24"/>
        </w:rPr>
        <w:t>)</w:t>
      </w:r>
      <w:r w:rsidRPr="00AA0F56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FB67F1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AA0F56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Z.z</w:t>
      </w:r>
      <w:proofErr w:type="spellEnd"/>
      <w:r w:rsidRPr="00AA0F56">
        <w:rPr>
          <w:rFonts w:ascii="Arial Narrow" w:hAnsi="Arial Narrow" w:cs="Arial"/>
          <w:sz w:val="24"/>
          <w:szCs w:val="24"/>
        </w:rPr>
        <w:t>.,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došlo k splneniu zákonných dôvodov na odstúpenie od dohody (najmä § 19 zákona č. 343/2015 Z. z.)</w:t>
      </w:r>
      <w:r w:rsidR="00EB3747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AA0F56">
        <w:rPr>
          <w:rFonts w:ascii="Arial Narrow" w:hAnsi="Arial Narrow" w:cs="Arial"/>
          <w:sz w:val="24"/>
          <w:szCs w:val="24"/>
        </w:rPr>
        <w:t>bodoch 10.1. až 10</w:t>
      </w:r>
      <w:r w:rsidR="00A4774D" w:rsidRPr="00AA0F56">
        <w:rPr>
          <w:rFonts w:ascii="Arial Narrow" w:hAnsi="Arial Narrow" w:cs="Arial"/>
          <w:sz w:val="24"/>
          <w:szCs w:val="24"/>
        </w:rPr>
        <w:t>.6.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AA0F56">
        <w:rPr>
          <w:rFonts w:ascii="Arial Narrow" w:hAnsi="Arial Narrow" w:cs="Arial"/>
          <w:sz w:val="24"/>
          <w:szCs w:val="24"/>
        </w:rPr>
        <w:t>bodu 5</w:t>
      </w:r>
      <w:r w:rsidR="00A4774D" w:rsidRPr="00AA0F56">
        <w:rPr>
          <w:rFonts w:ascii="Arial Narrow" w:hAnsi="Arial Narrow" w:cs="Arial"/>
          <w:sz w:val="24"/>
          <w:szCs w:val="24"/>
        </w:rPr>
        <w:t>.10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AA0F56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AA0F56">
        <w:rPr>
          <w:rFonts w:ascii="Arial Narrow" w:hAnsi="Arial Narrow" w:cs="Arial"/>
          <w:sz w:val="24"/>
          <w:szCs w:val="24"/>
        </w:rPr>
        <w:t>5</w:t>
      </w:r>
      <w:r w:rsidR="00A4774D" w:rsidRPr="00AA0F56">
        <w:rPr>
          <w:rFonts w:ascii="Arial Narrow" w:hAnsi="Arial Narrow" w:cs="Arial"/>
          <w:sz w:val="24"/>
          <w:szCs w:val="24"/>
        </w:rPr>
        <w:t>.7. tejto zmluvy,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AA0F56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AA0F56">
        <w:rPr>
          <w:rFonts w:ascii="Arial Narrow" w:hAnsi="Arial Narrow" w:cs="Arial"/>
          <w:sz w:val="24"/>
          <w:szCs w:val="24"/>
        </w:rPr>
        <w:t>,</w:t>
      </w:r>
    </w:p>
    <w:p w:rsidR="00EB3747" w:rsidRPr="00AA0F56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Dodávateľ porušil povinnosť odstrániť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 tovaru podľa čl. VIII tejto zmluvy. 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B1496D" w:rsidRPr="00AA0F56" w:rsidRDefault="00A4774D" w:rsidP="00F2309D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Pr="00AA0F56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AA0F56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lastRenderedPageBreak/>
        <w:t>Článok XII</w:t>
      </w:r>
    </w:p>
    <w:p w:rsidR="00705AC1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Zmluvné pokuty a úroky z</w:t>
      </w:r>
      <w:r w:rsidR="000029DB">
        <w:rPr>
          <w:rFonts w:ascii="Arial Narrow" w:hAnsi="Arial Narrow" w:cs="Calibri"/>
          <w:sz w:val="24"/>
          <w:szCs w:val="24"/>
        </w:rPr>
        <w:t> </w:t>
      </w:r>
      <w:r w:rsidRPr="00AA0F56">
        <w:rPr>
          <w:rFonts w:ascii="Arial Narrow" w:hAnsi="Arial Narrow" w:cs="Calibri"/>
          <w:sz w:val="24"/>
          <w:szCs w:val="24"/>
        </w:rPr>
        <w:t>omeškania</w:t>
      </w:r>
    </w:p>
    <w:p w:rsidR="000029DB" w:rsidRPr="00AA0F56" w:rsidRDefault="000029DB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B1496D" w:rsidRPr="00AA0F56" w:rsidRDefault="009A7C4A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AA0F56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AA0F56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AA0F56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o odstránením </w:t>
      </w:r>
      <w:proofErr w:type="spellStart"/>
      <w:r w:rsidR="00705AC1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AA0F56">
        <w:rPr>
          <w:rFonts w:ascii="Arial Narrow" w:hAnsi="Arial Narrow" w:cs="Arial"/>
          <w:sz w:val="24"/>
          <w:szCs w:val="24"/>
        </w:rPr>
        <w:t xml:space="preserve"> tovaru podľa článku </w:t>
      </w:r>
      <w:r w:rsidRPr="00AA0F56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AA0F56">
        <w:rPr>
          <w:rFonts w:ascii="Arial Narrow" w:hAnsi="Arial Narrow" w:cs="Arial"/>
          <w:sz w:val="24"/>
          <w:szCs w:val="24"/>
        </w:rPr>
        <w:t>zmluvy, je  Objednávateľ</w:t>
      </w:r>
      <w:r w:rsidRPr="00AA0F56">
        <w:rPr>
          <w:rFonts w:ascii="Arial Narrow" w:hAnsi="Arial Narrow" w:cs="Arial"/>
          <w:sz w:val="24"/>
          <w:szCs w:val="24"/>
        </w:rPr>
        <w:t xml:space="preserve"> oprávnený si uplatniť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 zmluvnú pokutu vo výške 0,05% z ceny tovaru s odstránením </w:t>
      </w:r>
      <w:proofErr w:type="spellStart"/>
      <w:r w:rsidR="00705AC1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AA0F56">
        <w:rPr>
          <w:rFonts w:ascii="Arial Narrow" w:hAnsi="Arial Narrow" w:cs="Arial"/>
          <w:sz w:val="24"/>
          <w:szCs w:val="24"/>
        </w:rPr>
        <w:t>, s ktorými je v omeškaní, a to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F2309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je Objednávateľ v omeškaním s úhradou ceny  je Dodávateľ oprávnený si uplatniť zákonný úrok z omeškania z nezaplatenej ceny za každý aj začatý deň omeškania. </w:t>
      </w:r>
    </w:p>
    <w:p w:rsidR="00705AC1" w:rsidRPr="00AA0F56" w:rsidRDefault="00C44573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AA0F56" w:rsidRDefault="00CB70CA" w:rsidP="00F2309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XII</w:t>
      </w:r>
      <w:r w:rsidR="00705AC1" w:rsidRPr="00AA0F56">
        <w:rPr>
          <w:rFonts w:ascii="Arial Narrow" w:hAnsi="Arial Narrow" w:cs="Calibri"/>
          <w:sz w:val="24"/>
          <w:szCs w:val="24"/>
        </w:rPr>
        <w:t>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AA0F56" w:rsidRDefault="00A4774D" w:rsidP="0055282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552820" w:rsidRPr="00AA0F56" w:rsidRDefault="00552820" w:rsidP="00552820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AA0F56" w:rsidRDefault="00A4774D" w:rsidP="00552820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</w:t>
      </w:r>
      <w:r w:rsidR="00BB28F6">
        <w:rPr>
          <w:rFonts w:ascii="Arial Narrow" w:hAnsi="Arial Narrow"/>
          <w:sz w:val="24"/>
          <w:szCs w:val="24"/>
        </w:rPr>
        <w:t> </w:t>
      </w:r>
      <w:r w:rsidRPr="00AA0F56">
        <w:rPr>
          <w:rFonts w:ascii="Arial Narrow" w:hAnsi="Arial Narrow"/>
          <w:sz w:val="24"/>
          <w:szCs w:val="24"/>
        </w:rPr>
        <w:t>prípade</w:t>
      </w:r>
      <w:r w:rsidR="00BB28F6">
        <w:rPr>
          <w:rFonts w:ascii="Arial Narrow" w:hAnsi="Arial Narrow"/>
          <w:sz w:val="24"/>
          <w:szCs w:val="24"/>
        </w:rPr>
        <w:t xml:space="preserve"> </w:t>
      </w:r>
      <w:r w:rsidRPr="00AA0F56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AA0F56">
        <w:rPr>
          <w:rFonts w:ascii="Arial Narrow" w:hAnsi="Arial Narrow"/>
          <w:sz w:val="24"/>
          <w:szCs w:val="24"/>
        </w:rPr>
        <w:t xml:space="preserve"> z</w:t>
      </w:r>
      <w:r w:rsidRPr="00AA0F56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je vyhotovená v </w:t>
      </w:r>
      <w:r w:rsidR="00D86A9A" w:rsidRPr="00AA0F56">
        <w:rPr>
          <w:rFonts w:ascii="Arial Narrow" w:hAnsi="Arial Narrow"/>
          <w:sz w:val="24"/>
          <w:szCs w:val="24"/>
        </w:rPr>
        <w:t>šiestich(6</w:t>
      </w:r>
      <w:r w:rsidRPr="00AA0F56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AA0F56">
        <w:rPr>
          <w:rFonts w:ascii="Arial Narrow" w:hAnsi="Arial Narrow"/>
          <w:sz w:val="24"/>
          <w:szCs w:val="24"/>
        </w:rPr>
        <w:t>Dodávateľovi</w:t>
      </w:r>
      <w:r w:rsidRPr="00AA0F56">
        <w:rPr>
          <w:rFonts w:ascii="Arial Narrow" w:hAnsi="Arial Narrow"/>
          <w:sz w:val="24"/>
          <w:szCs w:val="24"/>
        </w:rPr>
        <w:t xml:space="preserve"> a </w:t>
      </w:r>
      <w:r w:rsidR="00D86A9A" w:rsidRPr="00AA0F56">
        <w:rPr>
          <w:rFonts w:ascii="Arial Narrow" w:hAnsi="Arial Narrow"/>
          <w:sz w:val="24"/>
          <w:szCs w:val="24"/>
        </w:rPr>
        <w:t>štyri</w:t>
      </w:r>
      <w:r w:rsidRPr="00AA0F56">
        <w:rPr>
          <w:rFonts w:ascii="Arial Narrow" w:hAnsi="Arial Narrow"/>
          <w:sz w:val="24"/>
          <w:szCs w:val="24"/>
        </w:rPr>
        <w:t xml:space="preserve"> (</w:t>
      </w:r>
      <w:r w:rsidR="00D86A9A" w:rsidRPr="00AA0F56">
        <w:rPr>
          <w:rFonts w:ascii="Arial Narrow" w:hAnsi="Arial Narrow"/>
          <w:sz w:val="24"/>
          <w:szCs w:val="24"/>
        </w:rPr>
        <w:t>4</w:t>
      </w:r>
      <w:r w:rsidR="00F65ADB" w:rsidRPr="00AA0F56">
        <w:rPr>
          <w:rFonts w:ascii="Arial Narrow" w:hAnsi="Arial Narrow"/>
          <w:sz w:val="24"/>
          <w:szCs w:val="24"/>
        </w:rPr>
        <w:t xml:space="preserve">) </w:t>
      </w:r>
      <w:r w:rsidRPr="00AA0F56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AA0F56">
        <w:rPr>
          <w:rFonts w:ascii="Arial Narrow" w:hAnsi="Arial Narrow"/>
          <w:sz w:val="24"/>
          <w:szCs w:val="24"/>
        </w:rPr>
        <w:t>Objednávateľovi</w:t>
      </w:r>
      <w:r w:rsidRPr="00AA0F56">
        <w:rPr>
          <w:rFonts w:ascii="Arial Narrow" w:hAnsi="Arial Narrow"/>
          <w:sz w:val="24"/>
          <w:szCs w:val="24"/>
        </w:rPr>
        <w:t>.</w:t>
      </w:r>
    </w:p>
    <w:p w:rsidR="00A4774D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526DF3" w:rsidRPr="00AA0F56" w:rsidRDefault="00526DF3" w:rsidP="00526DF3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:rsidR="00A4774D" w:rsidRPr="000029DB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029DB">
        <w:rPr>
          <w:rFonts w:ascii="Arial Narrow" w:hAnsi="Arial Narrow"/>
          <w:sz w:val="24"/>
          <w:szCs w:val="24"/>
        </w:rPr>
        <w:lastRenderedPageBreak/>
        <w:t>Príloha č. 1:</w:t>
      </w:r>
      <w:r w:rsidRPr="000029DB">
        <w:rPr>
          <w:rFonts w:ascii="Arial Narrow" w:hAnsi="Arial Narrow"/>
          <w:sz w:val="24"/>
          <w:szCs w:val="24"/>
        </w:rPr>
        <w:tab/>
        <w:t xml:space="preserve"> Predmet zákazky</w:t>
      </w:r>
      <w:r w:rsidR="000029DB" w:rsidRPr="000029DB">
        <w:rPr>
          <w:rFonts w:ascii="Arial Narrow" w:hAnsi="Arial Narrow"/>
          <w:sz w:val="24"/>
          <w:szCs w:val="24"/>
        </w:rPr>
        <w:t>/Vlastný návrh plnenia</w:t>
      </w:r>
      <w:r w:rsidRPr="000029DB">
        <w:rPr>
          <w:rFonts w:ascii="Arial Narrow" w:hAnsi="Arial Narrow"/>
          <w:sz w:val="24"/>
          <w:szCs w:val="24"/>
        </w:rPr>
        <w:t xml:space="preserve"> </w:t>
      </w:r>
    </w:p>
    <w:p w:rsidR="00A4774D" w:rsidRPr="000029DB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2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Štruktúrovaný rozpočet ceny </w:t>
      </w:r>
    </w:p>
    <w:p w:rsidR="00A4774D" w:rsidRPr="00AA0F56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3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Zoznam subdodávateľov</w:t>
      </w: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AA0F56">
        <w:rPr>
          <w:rFonts w:ascii="Arial Narrow" w:hAnsi="Arial Narrow"/>
          <w:sz w:val="24"/>
          <w:szCs w:val="24"/>
        </w:rPr>
        <w:t>xxxxxxxxxxxx</w:t>
      </w:r>
      <w:proofErr w:type="spellEnd"/>
      <w:r w:rsidRPr="00AA0F56">
        <w:rPr>
          <w:rFonts w:ascii="Arial Narrow" w:hAnsi="Arial Narrow"/>
          <w:sz w:val="24"/>
          <w:szCs w:val="24"/>
        </w:rPr>
        <w:t xml:space="preserve"> dňa 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AA0F56">
        <w:rPr>
          <w:rFonts w:ascii="Arial Narrow" w:hAnsi="Arial Narrow"/>
          <w:sz w:val="24"/>
          <w:szCs w:val="24"/>
        </w:rPr>
        <w:t>xxxxxxxxxxxx</w:t>
      </w:r>
      <w:proofErr w:type="spellEnd"/>
      <w:r w:rsidRPr="00AA0F56">
        <w:rPr>
          <w:rFonts w:ascii="Arial Narrow" w:hAnsi="Arial Narrow"/>
          <w:sz w:val="24"/>
          <w:szCs w:val="24"/>
        </w:rPr>
        <w:t xml:space="preserve"> dňa: 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Objednávateľa</w:t>
      </w:r>
      <w:r w:rsidRPr="00AA0F56">
        <w:rPr>
          <w:rFonts w:ascii="Arial Narrow" w:hAnsi="Arial Narrow"/>
          <w:sz w:val="24"/>
          <w:szCs w:val="24"/>
        </w:rPr>
        <w:t>: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Dodávateľa</w:t>
      </w:r>
      <w:r w:rsidRPr="00AA0F56">
        <w:rPr>
          <w:rFonts w:ascii="Arial Narrow" w:hAnsi="Arial Narrow"/>
          <w:sz w:val="24"/>
          <w:szCs w:val="24"/>
        </w:rPr>
        <w:t>: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sectPr w:rsidR="00A4774D" w:rsidRPr="00AA0F56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442227" w15:done="0"/>
  <w15:commentEx w15:paraId="21B7A2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12" w:rsidRDefault="00C57A12">
      <w:r>
        <w:separator/>
      </w:r>
    </w:p>
  </w:endnote>
  <w:endnote w:type="continuationSeparator" w:id="0">
    <w:p w:rsidR="00C57A12" w:rsidRDefault="00C5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BB" w:rsidRDefault="00D92FBB">
    <w:pPr>
      <w:pStyle w:val="Pta"/>
      <w:jc w:val="center"/>
    </w:pPr>
  </w:p>
  <w:p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fldSimple w:instr=" NUMPAGES  \* Arabic  \* MERGEFORMAT ">
      <w:r w:rsidR="00211375">
        <w:rPr>
          <w:rFonts w:ascii="Arial Narrow" w:hAnsi="Arial Narrow" w:cs="Arial"/>
          <w:noProof/>
          <w:color w:val="000000"/>
          <w:sz w:val="22"/>
          <w:szCs w:val="22"/>
        </w:rPr>
        <w:t>8</w:t>
      </w:r>
    </w:fldSimple>
  </w:p>
  <w:p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12" w:rsidRDefault="00C57A12">
      <w:r>
        <w:separator/>
      </w:r>
    </w:p>
  </w:footnote>
  <w:footnote w:type="continuationSeparator" w:id="0">
    <w:p w:rsidR="00C57A12" w:rsidRDefault="00C57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>
    <w:pPr>
      <w:numPr>
        <w:ins w:id="1" w:author="mzuberska" w:date="2005-03-03T15:40:00Z"/>
      </w:numPr>
    </w:pPr>
  </w:p>
  <w:p w:rsidR="009E26E8" w:rsidRDefault="009E26E8">
    <w:pPr>
      <w:numPr>
        <w:ins w:id="2" w:author="mzuberska" w:date="2005-03-03T15:40:00Z"/>
      </w:numPr>
    </w:pPr>
  </w:p>
  <w:p w:rsidR="009E26E8" w:rsidRDefault="009E26E8">
    <w:pPr>
      <w:numPr>
        <w:ins w:id="3" w:author="mzuberska" w:date="2005-03-03T15:40:00Z"/>
      </w:numPr>
    </w:pPr>
  </w:p>
  <w:p w:rsidR="009E26E8" w:rsidRDefault="009E26E8">
    <w:pPr>
      <w:numPr>
        <w:ins w:id="4" w:author="mzuberska" w:date="2005-03-03T15:40:00Z"/>
      </w:numPr>
    </w:pPr>
  </w:p>
  <w:p w:rsidR="009E26E8" w:rsidRDefault="009E26E8">
    <w:pPr>
      <w:numPr>
        <w:ins w:id="5" w:author="mzuberska" w:date="2005-03-03T15:40:00Z"/>
      </w:numPr>
    </w:pPr>
  </w:p>
  <w:p w:rsidR="009E26E8" w:rsidRDefault="009E26E8">
    <w:pPr>
      <w:numPr>
        <w:ins w:id="6" w:author="mzuberska" w:date="2005-03-03T15:40:00Z"/>
      </w:numPr>
    </w:pPr>
  </w:p>
  <w:p w:rsidR="009E26E8" w:rsidRDefault="009E26E8">
    <w:pPr>
      <w:numPr>
        <w:ins w:id="7" w:author="mzuberska" w:date="2005-03-03T15:40:00Z"/>
      </w:numPr>
    </w:pPr>
  </w:p>
  <w:p w:rsidR="009E26E8" w:rsidRDefault="009E26E8">
    <w:pPr>
      <w:numPr>
        <w:ins w:id="8" w:author="mzuberska" w:date="2005-03-03T15:40:00Z"/>
      </w:numPr>
    </w:pPr>
  </w:p>
  <w:p w:rsidR="009E26E8" w:rsidRDefault="009E26E8">
    <w:pPr>
      <w:numPr>
        <w:ins w:id="9" w:author="mzuberska" w:date="2005-03-03T15:40:00Z"/>
      </w:numPr>
    </w:pPr>
  </w:p>
  <w:p w:rsidR="009E26E8" w:rsidRDefault="009E26E8">
    <w:pPr>
      <w:numPr>
        <w:ins w:id="10" w:author="mzuberska" w:date="2005-03-03T15:40:00Z"/>
      </w:numPr>
    </w:pPr>
  </w:p>
  <w:p w:rsidR="009E26E8" w:rsidRDefault="009E26E8">
    <w:pPr>
      <w:numPr>
        <w:ins w:id="11" w:author="mzuberska" w:date="2005-03-03T15:40:00Z"/>
      </w:numPr>
    </w:pPr>
  </w:p>
  <w:p w:rsidR="009E26E8" w:rsidRDefault="009E26E8">
    <w:pPr>
      <w:numPr>
        <w:ins w:id="12" w:author="mzuberska" w:date="2005-03-03T15:40:00Z"/>
      </w:numPr>
    </w:pPr>
  </w:p>
  <w:p w:rsidR="009E26E8" w:rsidRDefault="009E26E8">
    <w:pPr>
      <w:numPr>
        <w:ins w:id="13" w:author="mzuberska" w:date="2005-03-03T15:40:00Z"/>
      </w:numPr>
    </w:pPr>
  </w:p>
  <w:p w:rsidR="009E26E8" w:rsidRDefault="009E26E8">
    <w:pPr>
      <w:numPr>
        <w:ins w:id="14" w:author="mzuberska" w:date="2005-03-03T15:40:00Z"/>
      </w:numPr>
    </w:pPr>
  </w:p>
  <w:p w:rsidR="009E26E8" w:rsidRDefault="009E26E8">
    <w:pPr>
      <w:numPr>
        <w:ins w:id="15" w:author="mzuberska" w:date="2005-03-03T15:40:00Z"/>
      </w:numPr>
    </w:pPr>
  </w:p>
  <w:p w:rsidR="009E26E8" w:rsidRDefault="009E26E8">
    <w:pPr>
      <w:numPr>
        <w:ins w:id="16" w:author="Unknown"/>
      </w:numPr>
    </w:pPr>
  </w:p>
  <w:p w:rsidR="009E26E8" w:rsidRDefault="009E26E8">
    <w:pPr>
      <w:numPr>
        <w:ins w:id="17" w:author="Unknown"/>
      </w:numPr>
    </w:pPr>
  </w:p>
  <w:p w:rsidR="009E26E8" w:rsidRDefault="009E26E8">
    <w:pPr>
      <w:numPr>
        <w:ins w:id="18" w:author="Unknown"/>
      </w:numPr>
    </w:pPr>
  </w:p>
  <w:p w:rsidR="009E26E8" w:rsidRDefault="009E26E8">
    <w:pPr>
      <w:numPr>
        <w:ins w:id="19" w:author="Unknown"/>
      </w:numPr>
    </w:pPr>
  </w:p>
  <w:p w:rsidR="009E26E8" w:rsidRDefault="009E26E8">
    <w:pPr>
      <w:numPr>
        <w:ins w:id="20" w:author="Unknown"/>
      </w:numPr>
    </w:pPr>
  </w:p>
  <w:p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9E26E8" w:rsidRPr="00E058D0" w:rsidRDefault="009E26E8" w:rsidP="00165C42">
    <w:pPr>
      <w:pStyle w:val="Zkladntext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C57A12" w:rsidP="00C656F1">
    <w:pPr>
      <w:pStyle w:val="Zkladntext3"/>
    </w:pPr>
    <w:r>
      <w:pict>
        <v:line id="_x0000_s2049" style="position:absolute;left:0;text-align:left;z-index:251659776;visibility:visible;mso-wrap-distance-top:-6e-5mm;mso-wrap-distance-bottom:-6e-5mm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  <w:p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987020E"/>
    <w:multiLevelType w:val="hybridMultilevel"/>
    <w:tmpl w:val="19203114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2120901"/>
    <w:multiLevelType w:val="hybridMultilevel"/>
    <w:tmpl w:val="38545F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875E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8A0201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B12262C"/>
    <w:multiLevelType w:val="hybridMultilevel"/>
    <w:tmpl w:val="37226648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4">
    <w:nsid w:val="576B7BE8"/>
    <w:multiLevelType w:val="hybridMultilevel"/>
    <w:tmpl w:val="800247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1185"/>
    <w:multiLevelType w:val="hybridMultilevel"/>
    <w:tmpl w:val="82F8FD72"/>
    <w:lvl w:ilvl="0" w:tplc="9B2434C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7672738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746A49B3"/>
    <w:multiLevelType w:val="hybridMultilevel"/>
    <w:tmpl w:val="5C7C8D5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23"/>
  </w:num>
  <w:num w:numId="3">
    <w:abstractNumId w:val="34"/>
  </w:num>
  <w:num w:numId="4">
    <w:abstractNumId w:val="35"/>
  </w:num>
  <w:num w:numId="5">
    <w:abstractNumId w:val="8"/>
  </w:num>
  <w:num w:numId="6">
    <w:abstractNumId w:val="2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31"/>
  </w:num>
  <w:num w:numId="11">
    <w:abstractNumId w:val="1"/>
  </w:num>
  <w:num w:numId="12">
    <w:abstractNumId w:val="10"/>
  </w:num>
  <w:num w:numId="13">
    <w:abstractNumId w:val="21"/>
  </w:num>
  <w:num w:numId="14">
    <w:abstractNumId w:val="15"/>
  </w:num>
  <w:num w:numId="15">
    <w:abstractNumId w:val="20"/>
  </w:num>
  <w:num w:numId="16">
    <w:abstractNumId w:val="28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9"/>
  </w:num>
  <w:num w:numId="22">
    <w:abstractNumId w:val="18"/>
  </w:num>
  <w:num w:numId="23">
    <w:abstractNumId w:val="32"/>
  </w:num>
  <w:num w:numId="24">
    <w:abstractNumId w:val="30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4"/>
  </w:num>
  <w:num w:numId="43">
    <w:abstractNumId w:val="13"/>
  </w:num>
  <w:num w:numId="44">
    <w:abstractNumId w:val="7"/>
  </w:num>
  <w:num w:numId="45">
    <w:abstractNumId w:val="25"/>
  </w:num>
  <w:num w:numId="46">
    <w:abstractNumId w:val="29"/>
  </w:num>
  <w:num w:numId="47">
    <w:abstractNumId w:val="22"/>
  </w:num>
  <w:num w:numId="48">
    <w:abstractNumId w:val="27"/>
  </w:num>
  <w:num w:numId="49">
    <w:abstractNumId w:val="17"/>
  </w:num>
  <w:num w:numId="50">
    <w:abstractNumId w:val="16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C34"/>
    <w:rsid w:val="000006AA"/>
    <w:rsid w:val="00001776"/>
    <w:rsid w:val="00001ACD"/>
    <w:rsid w:val="00002611"/>
    <w:rsid w:val="000029DB"/>
    <w:rsid w:val="00002A6E"/>
    <w:rsid w:val="00002CE0"/>
    <w:rsid w:val="00004A6F"/>
    <w:rsid w:val="00004BEC"/>
    <w:rsid w:val="0001182A"/>
    <w:rsid w:val="000133B2"/>
    <w:rsid w:val="000143FD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2199"/>
    <w:rsid w:val="00082992"/>
    <w:rsid w:val="00083165"/>
    <w:rsid w:val="00090273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4B8F"/>
    <w:rsid w:val="000D60B7"/>
    <w:rsid w:val="000D79FF"/>
    <w:rsid w:val="000E02B8"/>
    <w:rsid w:val="000E1136"/>
    <w:rsid w:val="000E2C09"/>
    <w:rsid w:val="000E6241"/>
    <w:rsid w:val="000E7ABF"/>
    <w:rsid w:val="000F0D9A"/>
    <w:rsid w:val="000F1433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6F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070D6"/>
    <w:rsid w:val="002108A0"/>
    <w:rsid w:val="00210C0A"/>
    <w:rsid w:val="00211375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273BE"/>
    <w:rsid w:val="00227E4A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D7ED2"/>
    <w:rsid w:val="002E068D"/>
    <w:rsid w:val="002E1A5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3CC1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1EFD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4E09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A7079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C3"/>
    <w:rsid w:val="004D59E2"/>
    <w:rsid w:val="004D67CE"/>
    <w:rsid w:val="004E0441"/>
    <w:rsid w:val="004E0DB2"/>
    <w:rsid w:val="004E686D"/>
    <w:rsid w:val="004E773F"/>
    <w:rsid w:val="004E7C40"/>
    <w:rsid w:val="004F4181"/>
    <w:rsid w:val="00500BE5"/>
    <w:rsid w:val="00500D55"/>
    <w:rsid w:val="00506A03"/>
    <w:rsid w:val="00507BBC"/>
    <w:rsid w:val="00507C0E"/>
    <w:rsid w:val="0051181A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6DF3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2820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39D7"/>
    <w:rsid w:val="005B41F5"/>
    <w:rsid w:val="005B42A1"/>
    <w:rsid w:val="005B474B"/>
    <w:rsid w:val="005B4D6C"/>
    <w:rsid w:val="005B7336"/>
    <w:rsid w:val="005C0EF3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5F67EF"/>
    <w:rsid w:val="005F7DBB"/>
    <w:rsid w:val="00600932"/>
    <w:rsid w:val="00600D7C"/>
    <w:rsid w:val="0060143A"/>
    <w:rsid w:val="006015F4"/>
    <w:rsid w:val="00601BAC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0BD5"/>
    <w:rsid w:val="00621693"/>
    <w:rsid w:val="00623603"/>
    <w:rsid w:val="0062422D"/>
    <w:rsid w:val="00625E0C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0055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115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4D13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E71A6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2A34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03E3"/>
    <w:rsid w:val="00731E35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870CA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9EE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0F21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35E2"/>
    <w:rsid w:val="00924871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2D5A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3FCC"/>
    <w:rsid w:val="009F7D09"/>
    <w:rsid w:val="00A00CA3"/>
    <w:rsid w:val="00A00F4A"/>
    <w:rsid w:val="00A01E44"/>
    <w:rsid w:val="00A02DFB"/>
    <w:rsid w:val="00A04A5F"/>
    <w:rsid w:val="00A0617A"/>
    <w:rsid w:val="00A06D43"/>
    <w:rsid w:val="00A10F1E"/>
    <w:rsid w:val="00A11FCE"/>
    <w:rsid w:val="00A12135"/>
    <w:rsid w:val="00A12277"/>
    <w:rsid w:val="00A139ED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4ACF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5D7E"/>
    <w:rsid w:val="00A56558"/>
    <w:rsid w:val="00A57183"/>
    <w:rsid w:val="00A606FB"/>
    <w:rsid w:val="00A60AD4"/>
    <w:rsid w:val="00A61438"/>
    <w:rsid w:val="00A648B1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31ED"/>
    <w:rsid w:val="00A96513"/>
    <w:rsid w:val="00A97F78"/>
    <w:rsid w:val="00AA0F56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4EEF"/>
    <w:rsid w:val="00B0513D"/>
    <w:rsid w:val="00B0779D"/>
    <w:rsid w:val="00B07D27"/>
    <w:rsid w:val="00B10DEF"/>
    <w:rsid w:val="00B141D0"/>
    <w:rsid w:val="00B1496D"/>
    <w:rsid w:val="00B15291"/>
    <w:rsid w:val="00B168A7"/>
    <w:rsid w:val="00B17FBA"/>
    <w:rsid w:val="00B2048D"/>
    <w:rsid w:val="00B20EFC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4F36"/>
    <w:rsid w:val="00B36269"/>
    <w:rsid w:val="00B36909"/>
    <w:rsid w:val="00B41E97"/>
    <w:rsid w:val="00B469CF"/>
    <w:rsid w:val="00B47A16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67C2D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181E"/>
    <w:rsid w:val="00BB2072"/>
    <w:rsid w:val="00BB28F6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2CE2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808"/>
    <w:rsid w:val="00C20A65"/>
    <w:rsid w:val="00C20CB7"/>
    <w:rsid w:val="00C20D34"/>
    <w:rsid w:val="00C21387"/>
    <w:rsid w:val="00C21D8E"/>
    <w:rsid w:val="00C22A3F"/>
    <w:rsid w:val="00C22AA4"/>
    <w:rsid w:val="00C22B6E"/>
    <w:rsid w:val="00C248D4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57A12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286"/>
    <w:rsid w:val="00C92305"/>
    <w:rsid w:val="00C92E57"/>
    <w:rsid w:val="00C93ED7"/>
    <w:rsid w:val="00C9498D"/>
    <w:rsid w:val="00C973D9"/>
    <w:rsid w:val="00CA04E4"/>
    <w:rsid w:val="00CA1CFC"/>
    <w:rsid w:val="00CA3377"/>
    <w:rsid w:val="00CA5047"/>
    <w:rsid w:val="00CA5812"/>
    <w:rsid w:val="00CB041C"/>
    <w:rsid w:val="00CB1471"/>
    <w:rsid w:val="00CB2A37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098E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504"/>
    <w:rsid w:val="00D226E2"/>
    <w:rsid w:val="00D22B64"/>
    <w:rsid w:val="00D241E0"/>
    <w:rsid w:val="00D26882"/>
    <w:rsid w:val="00D27ABD"/>
    <w:rsid w:val="00D345AE"/>
    <w:rsid w:val="00D36CF8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022B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2FBB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1925"/>
    <w:rsid w:val="00E32FD4"/>
    <w:rsid w:val="00E34732"/>
    <w:rsid w:val="00E34D75"/>
    <w:rsid w:val="00E35057"/>
    <w:rsid w:val="00E36530"/>
    <w:rsid w:val="00E404DC"/>
    <w:rsid w:val="00E41E28"/>
    <w:rsid w:val="00E42C5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2FEB"/>
    <w:rsid w:val="00E7542D"/>
    <w:rsid w:val="00E81B6F"/>
    <w:rsid w:val="00E83525"/>
    <w:rsid w:val="00E83EA2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1B72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427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09D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8E5"/>
    <w:rsid w:val="00F60BC8"/>
    <w:rsid w:val="00F62AA6"/>
    <w:rsid w:val="00F65ADB"/>
    <w:rsid w:val="00F66BB4"/>
    <w:rsid w:val="00F66E49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67F1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0965B-9B99-4C5E-A920-A9C2B14D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3326</Words>
  <Characters>18961</Characters>
  <Application>Microsoft Office Word</Application>
  <DocSecurity>0</DocSecurity>
  <Lines>158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22243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19</cp:revision>
  <cp:lastPrinted>2020-06-18T07:24:00Z</cp:lastPrinted>
  <dcterms:created xsi:type="dcterms:W3CDTF">2020-06-17T10:29:00Z</dcterms:created>
  <dcterms:modified xsi:type="dcterms:W3CDTF">2022-04-14T13:46:00Z</dcterms:modified>
</cp:coreProperties>
</file>